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50D1D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5450D4C" wp14:editId="15450D4D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50D1E" w14:textId="77777777" w:rsidR="00D0366B" w:rsidRDefault="00D0366B" w:rsidP="00E24202">
      <w:pPr>
        <w:spacing w:after="12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04438017" w14:textId="77777777" w:rsidR="003748FF" w:rsidRPr="008D0B98" w:rsidRDefault="003748FF" w:rsidP="003748FF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8D0B98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C959D4A" w14:textId="77777777" w:rsidR="003748FF" w:rsidRDefault="003748FF" w:rsidP="003748FF">
      <w:pPr>
        <w:spacing w:line="276" w:lineRule="auto"/>
        <w:ind w:hanging="142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44D3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</w:t>
      </w:r>
      <w:r w:rsidRPr="00AC2B7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8C3D8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PZ.294.672.2026</w:t>
      </w:r>
    </w:p>
    <w:p w14:paraId="02BFFCCC" w14:textId="77777777" w:rsidR="003748FF" w:rsidRDefault="003748FF" w:rsidP="003748FF">
      <w:pPr>
        <w:spacing w:line="276" w:lineRule="auto"/>
        <w:ind w:hanging="142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44D3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</w:t>
      </w:r>
      <w:r w:rsidRPr="00AC2B7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8C3D8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0441/IZ08GM/00115/00136/26/P</w:t>
      </w:r>
    </w:p>
    <w:p w14:paraId="1A51DA94" w14:textId="77777777" w:rsidR="003748FF" w:rsidRDefault="003748FF" w:rsidP="003748FF">
      <w:pPr>
        <w:spacing w:line="276" w:lineRule="auto"/>
        <w:ind w:hanging="142"/>
        <w:rPr>
          <w:rFonts w:ascii="Arial" w:hAnsi="Arial" w:cs="Arial"/>
          <w:b/>
          <w:sz w:val="22"/>
          <w:szCs w:val="22"/>
        </w:rPr>
      </w:pPr>
      <w:r w:rsidRPr="00644D3F">
        <w:rPr>
          <w:rFonts w:ascii="Arial" w:hAnsi="Arial" w:cs="Arial"/>
          <w:b/>
          <w:bCs/>
          <w:sz w:val="22"/>
          <w:szCs w:val="22"/>
        </w:rPr>
        <w:t>Nazwa:</w:t>
      </w:r>
      <w:r w:rsidRPr="00AC2B77">
        <w:rPr>
          <w:rFonts w:ascii="Arial" w:hAnsi="Arial" w:cs="Arial"/>
          <w:sz w:val="22"/>
          <w:szCs w:val="22"/>
        </w:rPr>
        <w:t xml:space="preserve"> </w:t>
      </w:r>
      <w:r w:rsidRPr="00DC4A04">
        <w:rPr>
          <w:rFonts w:ascii="Arial" w:hAnsi="Arial" w:cs="Arial"/>
          <w:sz w:val="22"/>
          <w:szCs w:val="22"/>
        </w:rPr>
        <w:t>Naprawa urządzeń schładzających powietrze w kabinie maszynisty w sześciu wózkach motorowych typu WM-15A eksploatowanych w IZ Sosnowiec</w:t>
      </w:r>
    </w:p>
    <w:p w14:paraId="380B2DA2" w14:textId="77777777" w:rsidR="00793525" w:rsidRDefault="00793525" w:rsidP="00B8164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5450D22" w14:textId="1A1F2640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15450D23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5450D24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15450D25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5991CFBF" w14:textId="77777777" w:rsidR="00F527B0" w:rsidRPr="00F527B0" w:rsidRDefault="00F527B0" w:rsidP="00F527B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527B0">
        <w:rPr>
          <w:rFonts w:ascii="Arial" w:hAnsi="Arial" w:cs="Arial"/>
          <w:b/>
          <w:sz w:val="22"/>
          <w:szCs w:val="22"/>
        </w:rPr>
        <w:t>Zakład Linii Kolejowych w Sosnowcu</w:t>
      </w:r>
    </w:p>
    <w:p w14:paraId="49DBC301" w14:textId="77777777" w:rsidR="00F527B0" w:rsidRPr="00F527B0" w:rsidRDefault="00F527B0" w:rsidP="00F527B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527B0">
        <w:rPr>
          <w:rFonts w:ascii="Arial" w:hAnsi="Arial" w:cs="Arial"/>
          <w:b/>
          <w:sz w:val="22"/>
          <w:szCs w:val="22"/>
        </w:rPr>
        <w:t>ul. 3 Maja 16</w:t>
      </w:r>
    </w:p>
    <w:p w14:paraId="15450D28" w14:textId="0ED4D76E" w:rsidR="00E26181" w:rsidRPr="00542A96" w:rsidRDefault="00F527B0" w:rsidP="00F527B0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F527B0">
        <w:rPr>
          <w:rFonts w:ascii="Arial" w:hAnsi="Arial" w:cs="Arial"/>
          <w:b/>
          <w:sz w:val="22"/>
          <w:szCs w:val="22"/>
        </w:rPr>
        <w:t>41-200 Sosnowiec</w:t>
      </w:r>
    </w:p>
    <w:p w14:paraId="15450D29" w14:textId="305C9BDF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15450D2A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B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D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15450D2E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15450D2F" w14:textId="55350D95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5A3D3F">
        <w:rPr>
          <w:rFonts w:ascii="Arial" w:hAnsi="Arial" w:cs="Arial"/>
          <w:b/>
          <w:sz w:val="22"/>
          <w:szCs w:val="22"/>
        </w:rPr>
        <w:t>-m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15450D30" w14:textId="1CF777AF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</w:t>
      </w:r>
      <w:r w:rsidR="00BA5AC9">
        <w:rPr>
          <w:rFonts w:ascii="Arial" w:hAnsi="Arial" w:cs="Arial"/>
          <w:sz w:val="22"/>
          <w:szCs w:val="22"/>
        </w:rPr>
        <w:t>ę</w:t>
      </w:r>
      <w:r w:rsidRPr="00542A96">
        <w:rPr>
          <w:rFonts w:ascii="Arial" w:hAnsi="Arial" w:cs="Arial"/>
          <w:sz w:val="22"/>
          <w:szCs w:val="22"/>
        </w:rPr>
        <w:t>/</w:t>
      </w:r>
      <w:r w:rsidR="00BA5AC9">
        <w:rPr>
          <w:rFonts w:ascii="Arial" w:hAnsi="Arial" w:cs="Arial"/>
          <w:sz w:val="22"/>
          <w:szCs w:val="22"/>
        </w:rPr>
        <w:t>-</w:t>
      </w:r>
      <w:r w:rsidRPr="00542A96">
        <w:rPr>
          <w:rFonts w:ascii="Arial" w:hAnsi="Arial" w:cs="Arial"/>
          <w:sz w:val="22"/>
          <w:szCs w:val="22"/>
        </w:rPr>
        <w:t>my się do oddania niżej wskazanych zasobów:</w:t>
      </w:r>
    </w:p>
    <w:p w14:paraId="15450D31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15450D33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15450D34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5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15450D36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15450D37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15450D38" w14:textId="4C0B47D5" w:rsidR="00F341C0" w:rsidRPr="00F527B0" w:rsidRDefault="00BA5AC9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potrzeby</w:t>
      </w:r>
      <w:r w:rsidR="00B06956" w:rsidRPr="00542A96">
        <w:rPr>
          <w:rFonts w:ascii="Arial" w:hAnsi="Arial" w:cs="Arial"/>
          <w:sz w:val="22"/>
          <w:szCs w:val="22"/>
        </w:rPr>
        <w:t xml:space="preserve"> realizacji </w:t>
      </w:r>
      <w:r>
        <w:rPr>
          <w:rFonts w:ascii="Arial" w:hAnsi="Arial" w:cs="Arial"/>
          <w:sz w:val="22"/>
          <w:szCs w:val="22"/>
        </w:rPr>
        <w:t>Z</w:t>
      </w:r>
      <w:r w:rsidR="00B06956" w:rsidRPr="00542A96">
        <w:rPr>
          <w:rFonts w:ascii="Arial" w:hAnsi="Arial" w:cs="Arial"/>
          <w:sz w:val="22"/>
          <w:szCs w:val="22"/>
        </w:rPr>
        <w:t xml:space="preserve">amówienia </w:t>
      </w:r>
      <w:r w:rsidR="005A3D3F">
        <w:rPr>
          <w:rFonts w:ascii="Arial" w:hAnsi="Arial" w:cs="Arial"/>
          <w:sz w:val="22"/>
          <w:szCs w:val="22"/>
        </w:rPr>
        <w:t>pn.</w:t>
      </w:r>
      <w:r w:rsidR="00B06956" w:rsidRPr="00542A96">
        <w:rPr>
          <w:rFonts w:ascii="Arial" w:hAnsi="Arial" w:cs="Arial"/>
          <w:sz w:val="22"/>
          <w:szCs w:val="22"/>
        </w:rPr>
        <w:t xml:space="preserve">: </w:t>
      </w:r>
      <w:r w:rsidR="00793525">
        <w:rPr>
          <w:rFonts w:ascii="Arial" w:hAnsi="Arial" w:cs="Arial"/>
          <w:sz w:val="22"/>
          <w:szCs w:val="22"/>
        </w:rPr>
        <w:t>………………………………………………….</w:t>
      </w:r>
      <w:r w:rsidR="002B17F2" w:rsidRPr="002B17F2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i potwierdzam/</w:t>
      </w:r>
      <w:r>
        <w:rPr>
          <w:rFonts w:ascii="Arial" w:hAnsi="Arial" w:cs="Arial"/>
          <w:sz w:val="22"/>
          <w:szCs w:val="22"/>
        </w:rPr>
        <w:t>-</w:t>
      </w:r>
      <w:r w:rsidR="001D63FC" w:rsidRPr="00542A96">
        <w:rPr>
          <w:rFonts w:ascii="Arial" w:hAnsi="Arial" w:cs="Arial"/>
          <w:sz w:val="22"/>
          <w:szCs w:val="22"/>
        </w:rPr>
        <w:t xml:space="preserve">y, że stosunek </w:t>
      </w:r>
      <w:r>
        <w:rPr>
          <w:rFonts w:ascii="Arial" w:hAnsi="Arial" w:cs="Arial"/>
          <w:sz w:val="22"/>
          <w:szCs w:val="22"/>
        </w:rPr>
        <w:t xml:space="preserve">prawny </w:t>
      </w:r>
      <w:r w:rsidR="001D63FC" w:rsidRPr="00542A96">
        <w:rPr>
          <w:rFonts w:ascii="Arial" w:hAnsi="Arial" w:cs="Arial"/>
          <w:sz w:val="22"/>
          <w:szCs w:val="22"/>
        </w:rPr>
        <w:t>łączący nas z Wykonawcą gwarantuje rzeczywisty dostęp do tych zasobów.</w:t>
      </w:r>
    </w:p>
    <w:p w14:paraId="15450D39" w14:textId="103BE714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5A3D3F">
        <w:rPr>
          <w:rFonts w:ascii="Arial" w:hAnsi="Arial" w:cs="Arial"/>
          <w:b/>
          <w:sz w:val="22"/>
          <w:szCs w:val="22"/>
        </w:rPr>
        <w:t>-m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5450D3A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15450D3B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15450D3C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2EC239A7" w14:textId="65734685" w:rsidR="00B15596" w:rsidRDefault="006C2F1D" w:rsidP="00E30B46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zrealizuję/zrealizujemy roboty budowlane lub usługi </w:t>
      </w:r>
      <w:r w:rsidR="00BA5AC9">
        <w:rPr>
          <w:rFonts w:ascii="Arial" w:hAnsi="Arial" w:cs="Arial"/>
          <w:sz w:val="22"/>
          <w:szCs w:val="22"/>
        </w:rPr>
        <w:t>stanowiące</w:t>
      </w:r>
      <w:r w:rsidR="00BA5AC9" w:rsidRPr="00542A96">
        <w:rPr>
          <w:rFonts w:ascii="Arial" w:hAnsi="Arial" w:cs="Arial"/>
          <w:sz w:val="22"/>
          <w:szCs w:val="22"/>
        </w:rPr>
        <w:t xml:space="preserve"> </w:t>
      </w:r>
      <w:r w:rsidRPr="00542A96">
        <w:rPr>
          <w:rFonts w:ascii="Arial" w:hAnsi="Arial" w:cs="Arial"/>
          <w:sz w:val="22"/>
          <w:szCs w:val="22"/>
        </w:rPr>
        <w:t xml:space="preserve">przedmiot </w:t>
      </w:r>
      <w:r w:rsidR="00DF5893">
        <w:rPr>
          <w:rFonts w:ascii="Arial" w:hAnsi="Arial" w:cs="Arial"/>
          <w:sz w:val="22"/>
          <w:szCs w:val="22"/>
        </w:rPr>
        <w:t>Z</w:t>
      </w:r>
      <w:r w:rsidRPr="00542A96">
        <w:rPr>
          <w:rFonts w:ascii="Arial" w:hAnsi="Arial" w:cs="Arial"/>
          <w:sz w:val="22"/>
          <w:szCs w:val="22"/>
        </w:rPr>
        <w:t>amówienia w następującym zakresie: ……………………………………..</w:t>
      </w:r>
      <w:r w:rsidR="00B15596" w:rsidRPr="0081464C">
        <w:rPr>
          <w:rStyle w:val="Odwoanieprzypisudolnego"/>
          <w:rFonts w:ascii="Arial" w:hAnsi="Arial" w:cs="Arial"/>
          <w:sz w:val="28"/>
          <w:szCs w:val="22"/>
        </w:rPr>
        <w:footnoteReference w:id="1"/>
      </w:r>
    </w:p>
    <w:p w14:paraId="15450D3E" w14:textId="272212D1" w:rsidR="002042CD" w:rsidRPr="00E30B46" w:rsidRDefault="002042CD" w:rsidP="0081464C">
      <w:pPr>
        <w:tabs>
          <w:tab w:val="left" w:pos="284"/>
        </w:tabs>
        <w:spacing w:after="120" w:line="360" w:lineRule="auto"/>
        <w:ind w:left="1004"/>
        <w:rPr>
          <w:rFonts w:ascii="Arial" w:hAnsi="Arial" w:cs="Arial"/>
          <w:sz w:val="22"/>
          <w:szCs w:val="22"/>
        </w:rPr>
      </w:pPr>
    </w:p>
    <w:p w14:paraId="15450D3F" w14:textId="58688F71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BA5AC9">
        <w:rPr>
          <w:rFonts w:ascii="Arial" w:hAnsi="Arial" w:cs="Arial"/>
          <w:b/>
          <w:sz w:val="22"/>
          <w:szCs w:val="22"/>
        </w:rPr>
        <w:t>-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5450D40" w14:textId="03C71077" w:rsidR="008C5455" w:rsidRDefault="00E30B46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2042CD" w:rsidRPr="00542A96">
        <w:rPr>
          <w:rFonts w:ascii="Arial" w:hAnsi="Arial" w:cs="Arial"/>
          <w:sz w:val="22"/>
          <w:szCs w:val="22"/>
        </w:rPr>
        <w:t>este</w:t>
      </w:r>
      <w:r w:rsidR="00BA5AC9">
        <w:rPr>
          <w:rFonts w:ascii="Arial" w:hAnsi="Arial" w:cs="Arial"/>
          <w:sz w:val="22"/>
          <w:szCs w:val="22"/>
        </w:rPr>
        <w:t>m/-</w:t>
      </w:r>
      <w:proofErr w:type="spellStart"/>
      <w:r w:rsidR="002042CD" w:rsidRPr="00542A96">
        <w:rPr>
          <w:rFonts w:ascii="Arial" w:hAnsi="Arial" w:cs="Arial"/>
          <w:sz w:val="22"/>
          <w:szCs w:val="22"/>
        </w:rPr>
        <w:t>śmy</w:t>
      </w:r>
      <w:proofErr w:type="spellEnd"/>
      <w:r w:rsidR="002042CD" w:rsidRPr="00542A96">
        <w:rPr>
          <w:rFonts w:ascii="Arial" w:hAnsi="Arial" w:cs="Arial"/>
          <w:sz w:val="22"/>
          <w:szCs w:val="22"/>
        </w:rPr>
        <w:t xml:space="preserve">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BA5AC9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="002042CD"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="002042CD"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1A1265D0" w14:textId="20AFD801" w:rsidR="00BF5BB7" w:rsidDel="009E159D" w:rsidRDefault="00BF5BB7" w:rsidP="00A372B8">
      <w:pPr>
        <w:tabs>
          <w:tab w:val="left" w:pos="0"/>
        </w:tabs>
        <w:spacing w:line="360" w:lineRule="auto"/>
        <w:rPr>
          <w:del w:id="0" w:author="Tkaczyk Anna" w:date="2022-11-02T12:10:00Z"/>
          <w:rFonts w:ascii="Arial" w:hAnsi="Arial" w:cs="Arial"/>
          <w:smallCaps/>
          <w:sz w:val="20"/>
          <w:szCs w:val="20"/>
        </w:rPr>
        <w:sectPr w:rsidR="00BF5BB7" w:rsidDel="009E159D" w:rsidSect="00BF5BB7">
          <w:headerReference w:type="default" r:id="rId12"/>
          <w:footerReference w:type="default" r:id="rId13"/>
          <w:headerReference w:type="first" r:id="rId14"/>
          <w:footerReference w:type="first" r:id="rId15"/>
          <w:footnotePr>
            <w:pos w:val="beneathText"/>
            <w:numFmt w:val="chicago"/>
          </w:footnotePr>
          <w:type w:val="continuous"/>
          <w:pgSz w:w="11905" w:h="16837"/>
          <w:pgMar w:top="1417" w:right="1417" w:bottom="1417" w:left="1417" w:header="709" w:footer="567" w:gutter="0"/>
          <w:cols w:space="708"/>
          <w:docGrid w:linePitch="326"/>
        </w:sectPr>
      </w:pPr>
    </w:p>
    <w:p w14:paraId="15450D42" w14:textId="4282432A" w:rsidR="00A372B8" w:rsidRPr="00BF5BB7" w:rsidRDefault="00A372B8" w:rsidP="00BF5BB7">
      <w:pPr>
        <w:tabs>
          <w:tab w:val="left" w:pos="0"/>
        </w:tabs>
        <w:spacing w:line="360" w:lineRule="auto"/>
        <w:rPr>
          <w:rFonts w:ascii="Arial" w:hAnsi="Arial" w:cs="Arial"/>
          <w:b/>
          <w:smallCaps/>
          <w:sz w:val="20"/>
          <w:szCs w:val="20"/>
        </w:rPr>
      </w:pPr>
    </w:p>
    <w:p w14:paraId="15450D43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4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5" w14:textId="7CEF69B5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7B74A81" w14:textId="3588EF1A" w:rsidR="00F527B0" w:rsidRDefault="00F527B0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6149852C" w14:textId="72ACA715" w:rsidR="00F527B0" w:rsidRDefault="00F527B0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6492CB5C" w14:textId="77777777" w:rsidR="00F527B0" w:rsidRDefault="00F527B0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8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B" w14:textId="6F866E4D" w:rsidR="00542A96" w:rsidRPr="00F527B0" w:rsidRDefault="00A372B8" w:rsidP="00F527B0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1653D">
        <w:rPr>
          <w:rFonts w:ascii="Arial" w:hAnsi="Arial" w:cs="Arial"/>
          <w:b/>
          <w:i/>
          <w:smallCaps/>
          <w:sz w:val="20"/>
          <w:szCs w:val="20"/>
        </w:rPr>
        <w:t>Dokument należy uzupełnić elektronicznie i podpisać kwalifikowanym podpisem elektronicznym!</w:t>
      </w:r>
    </w:p>
    <w:sectPr w:rsidR="00542A96" w:rsidRPr="00F527B0" w:rsidSect="00BF5BB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footnotePr>
        <w:pos w:val="beneathText"/>
        <w:numFmt w:val="chicago"/>
      </w:footnotePr>
      <w:type w:val="continuous"/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E453D" w14:textId="77777777" w:rsidR="00B631FE" w:rsidRDefault="00B631FE" w:rsidP="00DA091E">
      <w:r>
        <w:separator/>
      </w:r>
    </w:p>
  </w:endnote>
  <w:endnote w:type="continuationSeparator" w:id="0">
    <w:p w14:paraId="2473C2F4" w14:textId="77777777" w:rsidR="00B631FE" w:rsidRDefault="00B631F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4" w14:textId="5EA59878" w:rsidR="00FA447E" w:rsidRDefault="00FA447E" w:rsidP="006F495C">
    <w:pPr>
      <w:pStyle w:val="Stopka"/>
      <w:rPr>
        <w:rFonts w:ascii="Arial" w:hAnsi="Arial" w:cs="Arial"/>
        <w:i/>
        <w:sz w:val="22"/>
      </w:rPr>
    </w:pPr>
  </w:p>
  <w:p w14:paraId="15450D55" w14:textId="0D72DDB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C676B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C676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15450D56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5450D5F" wp14:editId="0FB2407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C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450D5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5450D6C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5450D61" wp14:editId="4460EC5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1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5450D6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5450D63" wp14:editId="5557221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E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3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5450D6E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450D65" wp14:editId="0AC3A27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F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5" id="_x0000_s1029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5450D6F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450D67" wp14:editId="0E3BE44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70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7" id="Pole tekstowe 6" o:spid="_x0000_s1030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5450D70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9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15450D5A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15450D5B" w14:textId="77777777" w:rsidR="004719C9" w:rsidRDefault="004719C9" w:rsidP="004719C9">
    <w:pPr>
      <w:pStyle w:val="Stopka"/>
    </w:pPr>
  </w:p>
  <w:p w14:paraId="15450D5C" w14:textId="77777777" w:rsidR="004719C9" w:rsidRDefault="004719C9" w:rsidP="004719C9"/>
  <w:p w14:paraId="15450D5D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5450D5E" w14:textId="17D8E889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15450D69" wp14:editId="15450D6A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141AE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2367A" w14:textId="77777777" w:rsidR="00F527B0" w:rsidRDefault="00F527B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25517" w14:textId="77777777" w:rsidR="00F527B0" w:rsidRDefault="00F527B0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CE973" w14:textId="77777777" w:rsidR="00F527B0" w:rsidRDefault="00F527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45426" w14:textId="77777777" w:rsidR="00B631FE" w:rsidRDefault="00B631FE" w:rsidP="00DA091E">
      <w:r>
        <w:separator/>
      </w:r>
    </w:p>
  </w:footnote>
  <w:footnote w:type="continuationSeparator" w:id="0">
    <w:p w14:paraId="1C38B0DA" w14:textId="77777777" w:rsidR="00B631FE" w:rsidRDefault="00B631FE" w:rsidP="00DA091E">
      <w:r>
        <w:continuationSeparator/>
      </w:r>
    </w:p>
  </w:footnote>
  <w:footnote w:id="1">
    <w:p w14:paraId="0AC84B8F" w14:textId="450C09FA" w:rsidR="00B15596" w:rsidRDefault="00B15596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w przypadku, </w:t>
      </w:r>
      <w:r w:rsidR="0081464C">
        <w:t>gdy podmiot udostępnia Wykonawcy wykształcenie, kwalifikacje zawodowe lub doświadczenie.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2" w14:textId="210136DD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CC676B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CC676B" w:rsidRPr="00CC676B">
      <w:rPr>
        <w:rFonts w:ascii="Arial" w:hAnsi="Arial" w:cs="Arial"/>
        <w:b/>
        <w:i/>
        <w:color w:val="auto"/>
        <w:sz w:val="18"/>
        <w:szCs w:val="16"/>
      </w:rPr>
      <w:t>7</w:t>
    </w:r>
    <w:r w:rsidR="00671F1C" w:rsidRPr="00CC676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CC676B">
      <w:rPr>
        <w:rFonts w:ascii="Arial" w:hAnsi="Arial" w:cs="Arial"/>
        <w:b/>
        <w:i/>
        <w:color w:val="auto"/>
        <w:sz w:val="18"/>
        <w:szCs w:val="16"/>
      </w:rPr>
      <w:t>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trzeciego do udostępnienia zasobów</w:t>
    </w:r>
  </w:p>
  <w:p w14:paraId="15450D53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7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15450D58" w14:textId="77777777" w:rsidR="004719C9" w:rsidRPr="004719C9" w:rsidRDefault="004719C9" w:rsidP="004719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A7F80" w14:textId="77777777" w:rsidR="00F527B0" w:rsidRDefault="00F527B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35F61" w14:textId="77777777" w:rsidR="00F527B0" w:rsidRDefault="00F527B0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7D44B" w14:textId="77777777" w:rsidR="00F527B0" w:rsidRDefault="00F527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713197">
    <w:abstractNumId w:val="21"/>
  </w:num>
  <w:num w:numId="2" w16cid:durableId="161900575">
    <w:abstractNumId w:val="7"/>
  </w:num>
  <w:num w:numId="3" w16cid:durableId="877201043">
    <w:abstractNumId w:val="9"/>
  </w:num>
  <w:num w:numId="4" w16cid:durableId="1412040305">
    <w:abstractNumId w:val="16"/>
  </w:num>
  <w:num w:numId="5" w16cid:durableId="40860237">
    <w:abstractNumId w:val="18"/>
  </w:num>
  <w:num w:numId="6" w16cid:durableId="1584875341">
    <w:abstractNumId w:val="3"/>
  </w:num>
  <w:num w:numId="7" w16cid:durableId="1401094553">
    <w:abstractNumId w:val="14"/>
  </w:num>
  <w:num w:numId="8" w16cid:durableId="50886390">
    <w:abstractNumId w:val="4"/>
  </w:num>
  <w:num w:numId="9" w16cid:durableId="701125689">
    <w:abstractNumId w:val="2"/>
  </w:num>
  <w:num w:numId="10" w16cid:durableId="741215108">
    <w:abstractNumId w:val="0"/>
  </w:num>
  <w:num w:numId="11" w16cid:durableId="212811512">
    <w:abstractNumId w:val="15"/>
  </w:num>
  <w:num w:numId="12" w16cid:durableId="1137601437">
    <w:abstractNumId w:val="1"/>
  </w:num>
  <w:num w:numId="13" w16cid:durableId="1118454375">
    <w:abstractNumId w:val="23"/>
  </w:num>
  <w:num w:numId="14" w16cid:durableId="902642479">
    <w:abstractNumId w:val="22"/>
  </w:num>
  <w:num w:numId="15" w16cid:durableId="1448309023">
    <w:abstractNumId w:val="19"/>
  </w:num>
  <w:num w:numId="16" w16cid:durableId="886838563">
    <w:abstractNumId w:val="10"/>
  </w:num>
  <w:num w:numId="17" w16cid:durableId="1995841496">
    <w:abstractNumId w:val="11"/>
  </w:num>
  <w:num w:numId="18" w16cid:durableId="897088426">
    <w:abstractNumId w:val="13"/>
  </w:num>
  <w:num w:numId="19" w16cid:durableId="1513031382">
    <w:abstractNumId w:val="5"/>
  </w:num>
  <w:num w:numId="20" w16cid:durableId="768355660">
    <w:abstractNumId w:val="6"/>
  </w:num>
  <w:num w:numId="21" w16cid:durableId="991102172">
    <w:abstractNumId w:val="12"/>
  </w:num>
  <w:num w:numId="22" w16cid:durableId="402871328">
    <w:abstractNumId w:val="24"/>
  </w:num>
  <w:num w:numId="23" w16cid:durableId="1982227298">
    <w:abstractNumId w:val="8"/>
  </w:num>
  <w:num w:numId="24" w16cid:durableId="130246809">
    <w:abstractNumId w:val="17"/>
  </w:num>
  <w:num w:numId="25" w16cid:durableId="1784181380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kaczyk Anna">
    <w15:presenceInfo w15:providerId="AD" w15:userId="S-1-5-21-114579573-3725427031-314597805-2804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66BE"/>
    <w:rsid w:val="00011F03"/>
    <w:rsid w:val="000178C3"/>
    <w:rsid w:val="00030230"/>
    <w:rsid w:val="00037D4A"/>
    <w:rsid w:val="000578E9"/>
    <w:rsid w:val="00066AEA"/>
    <w:rsid w:val="00081068"/>
    <w:rsid w:val="000A3EBB"/>
    <w:rsid w:val="000A56B9"/>
    <w:rsid w:val="000B274C"/>
    <w:rsid w:val="000B6BCF"/>
    <w:rsid w:val="000D1B9D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64979"/>
    <w:rsid w:val="001725FD"/>
    <w:rsid w:val="001935B4"/>
    <w:rsid w:val="00193E48"/>
    <w:rsid w:val="001C7087"/>
    <w:rsid w:val="001D084B"/>
    <w:rsid w:val="001D4D19"/>
    <w:rsid w:val="001D63FC"/>
    <w:rsid w:val="001E38A8"/>
    <w:rsid w:val="001E3E00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17F2"/>
    <w:rsid w:val="002B525C"/>
    <w:rsid w:val="002C39E0"/>
    <w:rsid w:val="002D6AE6"/>
    <w:rsid w:val="00315874"/>
    <w:rsid w:val="003233E2"/>
    <w:rsid w:val="00332EDF"/>
    <w:rsid w:val="00345A6C"/>
    <w:rsid w:val="00350631"/>
    <w:rsid w:val="003748FF"/>
    <w:rsid w:val="00377BF7"/>
    <w:rsid w:val="003832FD"/>
    <w:rsid w:val="00385579"/>
    <w:rsid w:val="003A12FB"/>
    <w:rsid w:val="003B0BE9"/>
    <w:rsid w:val="003B22C4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0FD2"/>
    <w:rsid w:val="005A3D3F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4E04"/>
    <w:rsid w:val="00636F07"/>
    <w:rsid w:val="00656735"/>
    <w:rsid w:val="00671F1C"/>
    <w:rsid w:val="00672C71"/>
    <w:rsid w:val="006801E6"/>
    <w:rsid w:val="00696228"/>
    <w:rsid w:val="006A7DE5"/>
    <w:rsid w:val="006B542D"/>
    <w:rsid w:val="006C2F1D"/>
    <w:rsid w:val="006D0C81"/>
    <w:rsid w:val="006D4765"/>
    <w:rsid w:val="006D5A4C"/>
    <w:rsid w:val="006E1125"/>
    <w:rsid w:val="006E13BE"/>
    <w:rsid w:val="006E2207"/>
    <w:rsid w:val="006F1FD4"/>
    <w:rsid w:val="006F495C"/>
    <w:rsid w:val="00707AA8"/>
    <w:rsid w:val="007141AE"/>
    <w:rsid w:val="007147AE"/>
    <w:rsid w:val="00722705"/>
    <w:rsid w:val="00731C7E"/>
    <w:rsid w:val="0073766D"/>
    <w:rsid w:val="007533E8"/>
    <w:rsid w:val="00753F24"/>
    <w:rsid w:val="007636B2"/>
    <w:rsid w:val="00786585"/>
    <w:rsid w:val="00793525"/>
    <w:rsid w:val="007947F3"/>
    <w:rsid w:val="00796BB3"/>
    <w:rsid w:val="007A08C0"/>
    <w:rsid w:val="007A3A31"/>
    <w:rsid w:val="007B0B65"/>
    <w:rsid w:val="007B16A3"/>
    <w:rsid w:val="007C4321"/>
    <w:rsid w:val="007F17B1"/>
    <w:rsid w:val="007F4087"/>
    <w:rsid w:val="00801E92"/>
    <w:rsid w:val="0081464C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159D"/>
    <w:rsid w:val="009E27C7"/>
    <w:rsid w:val="00A075AD"/>
    <w:rsid w:val="00A279B9"/>
    <w:rsid w:val="00A372B8"/>
    <w:rsid w:val="00A9354D"/>
    <w:rsid w:val="00AA3E64"/>
    <w:rsid w:val="00AB0261"/>
    <w:rsid w:val="00AC45D7"/>
    <w:rsid w:val="00AD6757"/>
    <w:rsid w:val="00AE51D5"/>
    <w:rsid w:val="00B06956"/>
    <w:rsid w:val="00B11A06"/>
    <w:rsid w:val="00B12E6F"/>
    <w:rsid w:val="00B13C08"/>
    <w:rsid w:val="00B15596"/>
    <w:rsid w:val="00B17A7D"/>
    <w:rsid w:val="00B27FA4"/>
    <w:rsid w:val="00B33DFF"/>
    <w:rsid w:val="00B35B55"/>
    <w:rsid w:val="00B44775"/>
    <w:rsid w:val="00B50A25"/>
    <w:rsid w:val="00B631FE"/>
    <w:rsid w:val="00B81642"/>
    <w:rsid w:val="00BA5AC9"/>
    <w:rsid w:val="00BB37B4"/>
    <w:rsid w:val="00BC7E25"/>
    <w:rsid w:val="00BD0B68"/>
    <w:rsid w:val="00BE6804"/>
    <w:rsid w:val="00BF4223"/>
    <w:rsid w:val="00BF5BB7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C676B"/>
    <w:rsid w:val="00CD732F"/>
    <w:rsid w:val="00CE1744"/>
    <w:rsid w:val="00CE7FC2"/>
    <w:rsid w:val="00CF2DE4"/>
    <w:rsid w:val="00CF4E3E"/>
    <w:rsid w:val="00CF5DA6"/>
    <w:rsid w:val="00D0366B"/>
    <w:rsid w:val="00D0415A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D5758"/>
    <w:rsid w:val="00DE5B0D"/>
    <w:rsid w:val="00DF5893"/>
    <w:rsid w:val="00E1442B"/>
    <w:rsid w:val="00E24202"/>
    <w:rsid w:val="00E26181"/>
    <w:rsid w:val="00E26F9E"/>
    <w:rsid w:val="00E30B46"/>
    <w:rsid w:val="00E31E7F"/>
    <w:rsid w:val="00E31ED1"/>
    <w:rsid w:val="00E6478D"/>
    <w:rsid w:val="00E673CB"/>
    <w:rsid w:val="00E76A99"/>
    <w:rsid w:val="00E8605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527B0"/>
    <w:rsid w:val="00F62CF8"/>
    <w:rsid w:val="00F81059"/>
    <w:rsid w:val="00F85A18"/>
    <w:rsid w:val="00F86986"/>
    <w:rsid w:val="00F97ADB"/>
    <w:rsid w:val="00FA447E"/>
    <w:rsid w:val="00FA5C50"/>
    <w:rsid w:val="00FA5DDD"/>
    <w:rsid w:val="00FD16AE"/>
    <w:rsid w:val="00FD244F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50D1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7619AE-A3BF-451F-AF59-20980ED9DB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BACB09-8F4C-45A4-9F78-3733FBA84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Wzór zobowiązania podmiotu trzeciego</vt:lpstr>
    </vt:vector>
  </TitlesOfParts>
  <Company>Siusiunia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Wzór zobowiązania podmiotu trzeciego</dc:title>
  <dc:subject/>
  <dc:creator>Biuro Logistyki Wydział ds zamówień korporacyjnych</dc:creator>
  <cp:keywords/>
  <cp:lastModifiedBy>Pytlewska Joanna</cp:lastModifiedBy>
  <cp:revision>2</cp:revision>
  <cp:lastPrinted>2022-11-08T12:50:00Z</cp:lastPrinted>
  <dcterms:created xsi:type="dcterms:W3CDTF">2026-01-21T08:54:00Z</dcterms:created>
  <dcterms:modified xsi:type="dcterms:W3CDTF">2026-01-21T08:54:00Z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</Properties>
</file>